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0B00A" w14:textId="77777777" w:rsidR="00D93A7D" w:rsidRDefault="00375CD0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93A7D">
        <w:rPr>
          <w:rFonts w:ascii="Arial" w:hAnsi="Arial" w:cs="Arial"/>
          <w:b/>
          <w:sz w:val="20"/>
          <w:u w:val="single"/>
        </w:rPr>
        <w:t xml:space="preserve">Příloha </w:t>
      </w:r>
      <w:bookmarkStart w:id="0" w:name="_Hlk518307782"/>
    </w:p>
    <w:p w14:paraId="7301342C" w14:textId="77777777" w:rsidR="00D93A7D" w:rsidRDefault="00D93A7D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0AB1B8C8" w14:textId="2B4E3984" w:rsidR="000E4875" w:rsidRDefault="000E4875" w:rsidP="00D93A7D">
      <w:pPr>
        <w:spacing w:after="0"/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5F0A9045" w14:textId="216BF2D3" w:rsidR="00BF5752" w:rsidRDefault="00BA4CBE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36067C">
        <w:rPr>
          <w:rFonts w:ascii="Arial" w:hAnsi="Arial" w:cs="Arial"/>
          <w:b/>
          <w:sz w:val="20"/>
        </w:rPr>
        <w:t xml:space="preserve"> 4x4</w:t>
      </w:r>
      <w:r w:rsidR="003C5776">
        <w:rPr>
          <w:rFonts w:ascii="Arial" w:hAnsi="Arial" w:cs="Arial"/>
          <w:b/>
          <w:sz w:val="20"/>
        </w:rPr>
        <w:t xml:space="preserve"> pětimístná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683408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72EAB0D8" w14:textId="308F326D" w:rsidR="00683408" w:rsidRDefault="00683408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08E3F11" w14:textId="77777777" w:rsidR="00683408" w:rsidRDefault="00683408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0B65EAA5" w14:textId="28A016BB" w:rsidR="00B72AC9" w:rsidRDefault="00B72AC9" w:rsidP="00B72AC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094C4D3" w14:textId="77777777" w:rsidR="00B72AC9" w:rsidRDefault="00B72AC9" w:rsidP="00B72AC9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9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2"/>
        <w:gridCol w:w="1542"/>
        <w:gridCol w:w="1022"/>
        <w:gridCol w:w="2034"/>
      </w:tblGrid>
      <w:tr w:rsidR="009657EA" w:rsidRPr="009657EA" w14:paraId="55C559A1" w14:textId="77777777" w:rsidTr="009A3BA6">
        <w:trPr>
          <w:trHeight w:val="861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D211C" w14:textId="776B8EFF" w:rsidR="009657EA" w:rsidRPr="009657EA" w:rsidRDefault="00A27286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C263B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39766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040876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9A3BA6" w:rsidRPr="009657EA" w14:paraId="38E7B963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0C4943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45A9" w14:textId="38BF2D91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color w:val="000000"/>
                <w:sz w:val="20"/>
              </w:rPr>
              <w:t>6 000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58AF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B07D2" w14:textId="26702FE3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194B3E30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BFEA5A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E3AF0" w14:textId="02B04E92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3 700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E486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6D2A1" w14:textId="38E9E10C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10D4E256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9D66CA" w14:textId="14D1DB86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BCC" w14:textId="78FE349A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4</w:t>
            </w:r>
            <w:r w:rsidR="00611308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80B0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C6E5" w14:textId="7F6B4B11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08DB37B6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FBB7FC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27F9" w14:textId="29FAF5D5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44BD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9D2DD" w14:textId="522BD6D7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572158A2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50946" w14:textId="77777777" w:rsidR="009A3BA6" w:rsidRPr="007535C5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19932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2+3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EFA0B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3A88" w14:textId="76DDE61F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65CFEFD0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E3DAE1" w14:textId="77777777" w:rsidR="009A3BA6" w:rsidRPr="007535C5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Délka přepravního prostoru za poslední řadou sedadel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A0F7" w14:textId="7B169F03" w:rsidR="009A3BA6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</w:t>
            </w:r>
            <w:r w:rsidR="009F18F9">
              <w:rPr>
                <w:rFonts w:ascii="Arial" w:hAnsi="Arial" w:cs="Arial"/>
                <w:color w:val="000000"/>
                <w:sz w:val="20"/>
              </w:rPr>
              <w:t>ax</w:t>
            </w:r>
            <w:r>
              <w:rPr>
                <w:rFonts w:ascii="Arial" w:hAnsi="Arial" w:cs="Arial"/>
                <w:color w:val="000000"/>
                <w:sz w:val="20"/>
              </w:rPr>
              <w:t>. 2</w:t>
            </w:r>
            <w:r w:rsidR="009F18F9">
              <w:rPr>
                <w:rFonts w:ascii="Arial" w:hAnsi="Arial" w:cs="Arial"/>
                <w:color w:val="000000"/>
                <w:sz w:val="20"/>
              </w:rPr>
              <w:t xml:space="preserve"> 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BD230" w14:textId="77777777" w:rsidR="009A3BA6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B4696" w14:textId="39D2224E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9A3BA6" w:rsidRPr="009657EA" w14:paraId="0AC99644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D2B5FC" w14:textId="70E12B1F" w:rsidR="009A3BA6" w:rsidRPr="007535C5" w:rsidRDefault="009A3BA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Světlá výška </w:t>
            </w:r>
            <w:r w:rsidRPr="007535C5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7535C5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6E44" w14:textId="3560D4F4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60842">
              <w:rPr>
                <w:rFonts w:ascii="Arial" w:hAnsi="Arial" w:cs="Arial"/>
                <w:color w:val="000000"/>
                <w:sz w:val="20"/>
              </w:rPr>
              <w:t>19</w:t>
            </w:r>
            <w:r w:rsidR="008E4CFF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3239" w14:textId="77777777" w:rsidR="009A3BA6" w:rsidRPr="00AB6190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67092" w14:textId="4D7AEBAB" w:rsidR="009A3BA6" w:rsidRPr="0022153C" w:rsidRDefault="009A3BA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197E66" w:rsidRPr="009657EA" w14:paraId="44E9F8BA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AC182BD" w14:textId="265550AD" w:rsidR="00197E66" w:rsidRPr="007535C5" w:rsidRDefault="00197E66" w:rsidP="009A3BA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Vnitřní výška přepravního prostoru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13BDE" w14:textId="69D08832" w:rsidR="00197E66" w:rsidRDefault="00197E6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277C2" w14:textId="7A61187A" w:rsidR="00197E66" w:rsidRPr="00AB6190" w:rsidRDefault="00197E6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92B96" w14:textId="22A20132" w:rsidR="00197E66" w:rsidRPr="003C1008" w:rsidRDefault="00197E66" w:rsidP="009A3B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22D6D8BE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966C11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7535C5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BF51" w14:textId="1B4A354E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3 500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32B5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3101" w14:textId="051C1D70" w:rsidR="0046364B" w:rsidRPr="0022153C" w:rsidRDefault="00197E66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17C65DBD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45C1A6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C1DD" w14:textId="1F04D9C9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890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1CD7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350FB" w14:textId="4DAF4D39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46364B" w:rsidRPr="009657EA" w14:paraId="23495C1D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006EA1D" w14:textId="746B64AA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14D5" w14:textId="7C2A1BFD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EEFE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C6848" w14:textId="59325E12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2546CBEA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5F82BA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EA44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2499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B8A7" w14:textId="7C4FB49F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7925EE1F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09A368" w14:textId="77777777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86A1" w14:textId="51E77FB2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1 900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8AA8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2367" w14:textId="18D14108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6BEB6ABF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2D14F2" w14:textId="50C94940" w:rsidR="0046364B" w:rsidRPr="007535C5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Výkon motoru 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6127" w14:textId="05C52A8D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FBD3" w14:textId="77777777" w:rsidR="0046364B" w:rsidRPr="006E099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97B48" w14:textId="2EB8A0C1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334A7F2C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0B1B7B" w14:textId="1BD2D26D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Převodovka automatická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2A10DA" w14:textId="1CCCD163" w:rsidR="0046364B" w:rsidRPr="0089755A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755A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6CDD" w14:textId="1C13699F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22D0" w14:textId="7BFBE59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31E69BD6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7B4ACC" w14:textId="77777777" w:rsidR="0046364B" w:rsidRPr="00AB6190" w:rsidRDefault="0046364B" w:rsidP="0046364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13141" w14:textId="7A566E5A" w:rsidR="0046364B" w:rsidRPr="006B6AD6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60842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B467A" w14:textId="77777777" w:rsidR="0046364B" w:rsidRPr="00AB6190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BBB8B" w14:textId="09A333F6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7823F561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F5407F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84D96" w14:textId="52CFA1B6" w:rsidR="0046364B" w:rsidRPr="006B6AD6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60842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3A4C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A6867" w14:textId="550D2C1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A14" w:rsidRPr="009657EA" w14:paraId="72C84CFF" w14:textId="77777777" w:rsidTr="009A3BA6">
        <w:trPr>
          <w:trHeight w:val="288"/>
          <w:jc w:val="center"/>
          <w:ins w:id="2" w:author="Kotolanová, Nicola" w:date="2022-12-12T13:55:00Z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23A1DEB" w14:textId="17D8A8AB" w:rsidR="001B0A14" w:rsidRPr="00342857" w:rsidRDefault="001B0A14" w:rsidP="001B0A14">
            <w:pPr>
              <w:pStyle w:val="Normlnweb"/>
              <w:rPr>
                <w:ins w:id="3" w:author="Kotolanová, Nicola" w:date="2022-12-12T13:55:00Z"/>
                <w:rPrChange w:id="4" w:author="Kotolanová, Nicola" w:date="2022-12-12T13:55:00Z">
                  <w:rPr>
                    <w:ins w:id="5" w:author="Kotolanová, Nicola" w:date="2022-12-12T13:55:00Z"/>
                    <w:rFonts w:ascii="Arial" w:hAnsi="Arial" w:cs="Arial"/>
                    <w:sz w:val="20"/>
                  </w:rPr>
                </w:rPrChange>
              </w:rPr>
              <w:pPrChange w:id="6" w:author="Kotolanová, Nicola" w:date="2022-12-12T13:55:00Z">
                <w:pPr>
                  <w:shd w:val="clear" w:color="auto" w:fill="FFFFFF" w:themeFill="background1"/>
                  <w:spacing w:after="0"/>
                </w:pPr>
              </w:pPrChange>
            </w:pPr>
            <w:ins w:id="7" w:author="Kotolanová, Nicola" w:date="2022-12-12T13:55:00Z">
              <w:r>
                <w:t>Emisní norma platná v době dodání vozidla</w:t>
              </w:r>
            </w:ins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9AA407" w14:textId="3D4B79F7" w:rsidR="001B0A14" w:rsidRPr="00342857" w:rsidRDefault="001B0A14" w:rsidP="001B0A14">
            <w:pPr>
              <w:pStyle w:val="Normlnweb"/>
              <w:rPr>
                <w:ins w:id="8" w:author="Kotolanová, Nicola" w:date="2022-12-12T13:55:00Z"/>
                <w:rPrChange w:id="9" w:author="Kotolanová, Nicola" w:date="2022-12-12T13:55:00Z">
                  <w:rPr>
                    <w:ins w:id="10" w:author="Kotolanová, Nicola" w:date="2022-12-12T13:55:00Z"/>
                    <w:rFonts w:ascii="Arial" w:hAnsi="Arial" w:cs="Arial"/>
                    <w:color w:val="000000"/>
                    <w:sz w:val="20"/>
                  </w:rPr>
                </w:rPrChange>
              </w:rPr>
              <w:pPrChange w:id="11" w:author="Kotolanová, Nicola" w:date="2022-12-12T13:55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2" w:author="Kotolanová, Nicola" w:date="2022-12-12T13:55:00Z">
              <w:r>
                <w:t>min. EURO 6</w:t>
              </w:r>
            </w:ins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36A7F" w14:textId="2EA426F5" w:rsidR="001B0A14" w:rsidRPr="00AB6190" w:rsidRDefault="001B0A14" w:rsidP="001B0A14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3:55:00Z"/>
                <w:rFonts w:ascii="Arial" w:hAnsi="Arial" w:cs="Arial"/>
                <w:color w:val="000000"/>
                <w:sz w:val="20"/>
              </w:rPr>
            </w:pPr>
            <w:ins w:id="14" w:author="Kotolanová, Nicola" w:date="2022-12-12T13:55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96EB2" w14:textId="6A775F37" w:rsidR="001B0A14" w:rsidRPr="004167F5" w:rsidRDefault="001B0A14" w:rsidP="001B0A14">
            <w:pPr>
              <w:shd w:val="clear" w:color="auto" w:fill="FFFFFF" w:themeFill="background1"/>
              <w:spacing w:after="0"/>
              <w:jc w:val="center"/>
              <w:rPr>
                <w:ins w:id="15" w:author="Kotolanová, Nicola" w:date="2022-12-12T13:5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6" w:author="Kotolanová, Nicola" w:date="2022-12-12T13:55:00Z">
              <w:r w:rsidRPr="004167F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4167F5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4167F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1B0A14" w:rsidRPr="009657EA" w14:paraId="69D1571D" w14:textId="77777777" w:rsidTr="009A3BA6">
        <w:trPr>
          <w:trHeight w:val="288"/>
          <w:jc w:val="center"/>
          <w:ins w:id="17" w:author="Kotolanová, Nicola" w:date="2022-12-12T13:54:00Z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91E590C" w14:textId="3BD96B3E" w:rsidR="001B0A14" w:rsidRDefault="001B0A14" w:rsidP="001B0A14">
            <w:pPr>
              <w:shd w:val="clear" w:color="auto" w:fill="FFFFFF" w:themeFill="background1"/>
              <w:spacing w:after="0"/>
              <w:rPr>
                <w:ins w:id="18" w:author="Kotolanová, Nicola" w:date="2022-12-12T13:54:00Z"/>
                <w:rFonts w:ascii="Arial" w:hAnsi="Arial" w:cs="Arial"/>
                <w:sz w:val="20"/>
              </w:rPr>
            </w:pPr>
            <w:ins w:id="19" w:author="Kotolanová, Nicola" w:date="2022-12-12T13:55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3C5D88" w14:textId="77777777" w:rsidR="001B0A14" w:rsidRDefault="001B0A14" w:rsidP="001B0A14">
            <w:pPr>
              <w:shd w:val="clear" w:color="auto" w:fill="FFFFFF" w:themeFill="background1"/>
              <w:spacing w:line="252" w:lineRule="auto"/>
              <w:jc w:val="center"/>
              <w:rPr>
                <w:ins w:id="20" w:author="Kotolanová, Nicola" w:date="2022-12-12T13:55:00Z"/>
                <w:rFonts w:ascii="Arial" w:hAnsi="Arial" w:cs="Arial"/>
                <w:noProof w:val="0"/>
                <w:color w:val="000000"/>
                <w:sz w:val="20"/>
                <w:lang w:eastAsia="en-US"/>
              </w:rPr>
            </w:pPr>
            <w:ins w:id="21" w:author="Kotolanová, Nicola" w:date="2022-12-12T13:55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nařízení vlády č. 173/2016 Sb. </w:t>
              </w:r>
            </w:ins>
          </w:p>
          <w:p w14:paraId="2C4AF3A2" w14:textId="77777777" w:rsidR="001B0A14" w:rsidRPr="0031674E" w:rsidRDefault="001B0A14" w:rsidP="001B0A14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3:54:00Z"/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15243" w14:textId="008CB580" w:rsidR="001B0A14" w:rsidRPr="00AB6190" w:rsidRDefault="001B0A14" w:rsidP="001B0A14">
            <w:pPr>
              <w:shd w:val="clear" w:color="auto" w:fill="FFFFFF" w:themeFill="background1"/>
              <w:spacing w:after="0"/>
              <w:jc w:val="center"/>
              <w:rPr>
                <w:ins w:id="23" w:author="Kotolanová, Nicola" w:date="2022-12-12T13:54:00Z"/>
                <w:rFonts w:ascii="Arial" w:hAnsi="Arial" w:cs="Arial"/>
                <w:color w:val="000000"/>
                <w:sz w:val="20"/>
              </w:rPr>
            </w:pPr>
            <w:ins w:id="24" w:author="Kotolanová, Nicola" w:date="2022-12-12T13:55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DA7F5" w14:textId="311B8DEC" w:rsidR="001B0A14" w:rsidRPr="004167F5" w:rsidRDefault="001B0A14" w:rsidP="001B0A14">
            <w:pPr>
              <w:shd w:val="clear" w:color="auto" w:fill="FFFFFF" w:themeFill="background1"/>
              <w:spacing w:after="0"/>
              <w:jc w:val="center"/>
              <w:rPr>
                <w:ins w:id="25" w:author="Kotolanová, Nicola" w:date="2022-12-12T13:5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6" w:author="Kotolanová, Nicola" w:date="2022-12-12T13:55:00Z">
              <w:r w:rsidRPr="004167F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4167F5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4167F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46364B" w:rsidRPr="009657EA" w14:paraId="51AF0E7E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27E6F6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5F6F" w14:textId="3DD83809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E6BD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9AA17" w14:textId="7560A838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046DEB4F" w14:textId="77777777" w:rsidTr="009A3BA6">
        <w:trPr>
          <w:trHeight w:val="28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CBE552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43B3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D363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860FE" w14:textId="18226BF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1D192568" w14:textId="77777777" w:rsidTr="009A3BA6">
        <w:trPr>
          <w:trHeight w:val="5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7E8F2EB" w14:textId="296F1800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B6190">
              <w:rPr>
                <w:rFonts w:ascii="Arial" w:hAnsi="Arial" w:cs="Arial"/>
                <w:sz w:val="20"/>
              </w:rPr>
              <w:t xml:space="preserve">ola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E436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E9FFE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CABD6" w14:textId="7B9409A3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7D3894D1" w14:textId="77777777" w:rsidTr="009A3BA6">
        <w:trPr>
          <w:trHeight w:val="416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8BCD993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lastRenderedPageBreak/>
              <w:t>Přepážka v nákladovém prostoru</w:t>
            </w:r>
            <w:r>
              <w:rPr>
                <w:rFonts w:ascii="Arial" w:hAnsi="Arial" w:cs="Arial"/>
                <w:sz w:val="20"/>
              </w:rPr>
              <w:t xml:space="preserve"> s oknem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D197" w14:textId="77777777" w:rsidR="0046364B" w:rsidRPr="00AB6190" w:rsidDel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6AFE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163A5" w14:textId="7942B38A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9657EA" w14:paraId="405CBFAA" w14:textId="77777777" w:rsidTr="006776BF">
        <w:trPr>
          <w:trHeight w:val="51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EB21AFF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29942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E2CC0" w14:textId="77777777" w:rsidR="0046364B" w:rsidRPr="00AB6190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7AF4C" w14:textId="0EEEA2C2" w:rsidR="0046364B" w:rsidRPr="0022153C" w:rsidRDefault="0046364B" w:rsidP="0046364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6364B" w:rsidRPr="0022153C" w14:paraId="240CD881" w14:textId="77777777" w:rsidTr="006776BF">
        <w:trPr>
          <w:trHeight w:val="518"/>
          <w:jc w:val="center"/>
        </w:trPr>
        <w:tc>
          <w:tcPr>
            <w:tcW w:w="264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31BA6B" w14:textId="77777777" w:rsidR="0046364B" w:rsidRPr="0022153C" w:rsidRDefault="0046364B" w:rsidP="0046364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976A9" w14:textId="77777777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F86D" w14:textId="77777777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C4EEE" w14:textId="73E6960F" w:rsidR="0046364B" w:rsidRPr="0022153C" w:rsidRDefault="0046364B" w:rsidP="0046364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167F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F49223D" w14:textId="77777777" w:rsidTr="009A3BA6">
        <w:trPr>
          <w:trHeight w:val="861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BDA90C0" w14:textId="7184FDD4" w:rsidR="0031674E" w:rsidRPr="009657EA" w:rsidRDefault="002F0D76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FDEF5" w14:textId="77777777" w:rsidR="0031674E" w:rsidRPr="009657EA" w:rsidRDefault="0031674E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31674E" w:rsidRPr="009657EA" w14:paraId="5E81E60E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B351B5" w14:textId="77777777" w:rsidR="0031674E" w:rsidRPr="000D23C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548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D99B56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5079345" w14:textId="77777777" w:rsidR="0031674E" w:rsidRPr="00FA2C37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A7DE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9C09C7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D134BE" w14:textId="77777777" w:rsidR="0031674E" w:rsidRPr="00380B49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 xml:space="preserve">Bez bočních oken v přepravním prostoru. 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2E7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106CAC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D3E75A4" w14:textId="77777777" w:rsidR="0031674E" w:rsidRPr="00380B49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DF35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8FC3926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EC61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 s možností uzamčení zevnitř, alarmem s hlídáním vnitřního prostoru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2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7D7A1F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9340E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E15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AA8B1E1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C848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F63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17567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CFD25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70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33D55DA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5D073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AD01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E37264A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34F2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806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8850DF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C4B3EF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zapnutí bezpečnostního pásu řidiče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7A380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4C8BFD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936003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4D9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149BD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3C1F1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0EB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90A2B14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AAF3D9" w14:textId="77777777" w:rsidR="0031674E" w:rsidRPr="0022153C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B1E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49A138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38166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E57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7486266" w14:textId="77777777" w:rsidTr="009A3BA6">
        <w:trPr>
          <w:trHeight w:val="300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B8546" w14:textId="6F6ECB14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B7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B126456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F3C609" w14:textId="77777777" w:rsidR="0031674E" w:rsidRPr="0022153C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1F1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2D1BE3A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00CCF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4BAC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2E49BF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9FD53" w14:textId="77777777" w:rsidR="0031674E" w:rsidRPr="00380B49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 xml:space="preserve">Posuvné dveře vpravo v prostoru pro cestující 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29B4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5D1D04F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740D1DD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D16B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72F0FBC6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3149C2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4FE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04B1220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7D73D" w14:textId="77777777" w:rsidR="0031674E" w:rsidRPr="00380B49" w:rsidRDefault="0031674E" w:rsidP="0031674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Sedadlo spolujezdce – jednosedadlo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FFD3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9B60BB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3329D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Posilovač řízení s výškově a sklonově nastavitelným volantem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747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0D3443F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C4971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4559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3B4B9C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DE15B" w14:textId="712EEA4E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Tažné zařízení - napevno namontované (nebržděný přívěs zatížení 740</w:t>
            </w:r>
            <w:r w:rsidR="004A3A3B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380B49">
              <w:rPr>
                <w:rFonts w:ascii="Arial" w:hAnsi="Arial" w:cs="Arial"/>
                <w:color w:val="000000"/>
                <w:sz w:val="20"/>
              </w:rPr>
              <w:t>kg, bržděný přívěs zatížení 2</w:t>
            </w:r>
            <w:r w:rsidR="00696CBC">
              <w:rPr>
                <w:rFonts w:ascii="Arial" w:hAnsi="Arial" w:cs="Arial"/>
                <w:color w:val="000000"/>
                <w:sz w:val="20"/>
              </w:rPr>
              <w:t>5</w:t>
            </w:r>
            <w:r w:rsidRPr="00380B49">
              <w:rPr>
                <w:rFonts w:ascii="Arial" w:hAnsi="Arial" w:cs="Arial"/>
                <w:color w:val="000000"/>
                <w:sz w:val="20"/>
              </w:rPr>
              <w:t>00</w:t>
            </w:r>
            <w:r w:rsidR="00696CBC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380B4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29F1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796EBE1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47B5C0" w14:textId="77777777" w:rsidR="0031674E" w:rsidRPr="00380B49" w:rsidRDefault="0031674E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51E8" w14:textId="77777777" w:rsidR="0031674E" w:rsidRPr="003C1008" w:rsidRDefault="0031674E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C0F06A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3E3CBDE" w14:textId="77777777" w:rsidR="0031674E" w:rsidRPr="00380B49" w:rsidRDefault="0031674E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AECF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0EA4DDE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F0B23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8B8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31061891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B9FB04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993A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0A0E2F49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E94BFD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Vyhřívání sedadla pro řidiče a spolujezdce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51687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467980AB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3622076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Výškově nastavitelné opěrky hlavy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2482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6118149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49FA43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A386" w14:textId="77777777" w:rsidR="0031674E" w:rsidRPr="009657EA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58361172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3DA8E37" w14:textId="1102FD7D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Zadní křídlové dveře</w:t>
            </w:r>
            <w:r w:rsidR="00492505">
              <w:rPr>
                <w:rFonts w:ascii="Arial" w:hAnsi="Arial" w:cs="Arial"/>
                <w:color w:val="000000"/>
                <w:sz w:val="20"/>
              </w:rPr>
              <w:t xml:space="preserve"> 270</w:t>
            </w:r>
            <w:r w:rsidR="00142D4E">
              <w:rPr>
                <w:rFonts w:ascii="Arial" w:hAnsi="Arial" w:cs="Arial"/>
                <w:color w:val="000000"/>
                <w:sz w:val="20"/>
              </w:rPr>
              <w:t xml:space="preserve"> stupňů</w:t>
            </w:r>
            <w:r w:rsidRPr="00380B49">
              <w:rPr>
                <w:rFonts w:ascii="Arial" w:hAnsi="Arial" w:cs="Arial"/>
                <w:color w:val="000000"/>
                <w:sz w:val="20"/>
              </w:rPr>
              <w:t xml:space="preserve"> prosklené, vyhřívané, vnitřní zpětné zrcátko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B803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ABE6F8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4831C2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Zadní stěrač: stěrač na zadních dveřích s ostřikovačem, vyhřívání pro zadní okno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B62B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674E" w:rsidRPr="009657EA" w14:paraId="1DB0DB5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C97B11" w14:textId="77777777" w:rsidR="0031674E" w:rsidRPr="00380B49" w:rsidRDefault="0031674E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Zatmavená okna v přepravním prostoru fólií 80% (zatmavení nemusí pocházet z originálního příslušenství výrobce, bude-li splňovat atest dle platné legislativy)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2F9AA" w14:textId="77777777" w:rsidR="0031674E" w:rsidRPr="003C1008" w:rsidRDefault="0031674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054D6E6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246386" w14:textId="39949E92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Úložní prostor nad čelním sklem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AE704" w14:textId="24886EA3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2D07403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0EE8181" w14:textId="610700FA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Ukazatel vnější teploty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B1166" w14:textId="21093916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7C232935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3B290E" w14:textId="418EBC1E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lastRenderedPageBreak/>
              <w:t>Multifunkční volant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2C9C4" w14:textId="79DFBA9C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7EE717B8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64DA5B9" w14:textId="0095A5AE" w:rsidR="00380B49" w:rsidRPr="00380B49" w:rsidRDefault="004A3A3B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Asistent rozjezdu do kopce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B80C1" w14:textId="1706E6AA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0B49" w:rsidRPr="009657EA" w14:paraId="03F3C1B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7E2D24" w14:textId="7F9BCD06" w:rsidR="00380B49" w:rsidRPr="00380B49" w:rsidRDefault="00380B49" w:rsidP="00380B4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80B49">
              <w:rPr>
                <w:rFonts w:ascii="Arial" w:hAnsi="Arial" w:cs="Arial"/>
                <w:color w:val="000000"/>
                <w:sz w:val="20"/>
              </w:rPr>
              <w:t>USB zásuvka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6742E" w14:textId="7ECBC220" w:rsidR="00380B49" w:rsidRPr="003C1008" w:rsidRDefault="00380B49" w:rsidP="00380B4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52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5ABB" w:rsidRPr="009657EA" w14:paraId="3BF5F3EC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F0E6ACF" w14:textId="271A78B2" w:rsidR="00AC5ABB" w:rsidRPr="00380B49" w:rsidRDefault="00AC5ABB" w:rsidP="00AC5ABB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Zpětná kamera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47053" w14:textId="3B42E09B" w:rsidR="00AC5ABB" w:rsidRPr="003C1008" w:rsidRDefault="00AC5ABB" w:rsidP="00AC5AB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5ABB" w:rsidRPr="009657EA" w14:paraId="3F0EDBD4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58D449" w14:textId="001CD473" w:rsidR="00AC5ABB" w:rsidRPr="00380B49" w:rsidRDefault="00AC5ABB" w:rsidP="00AC5ABB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Rozvod topení pro cestující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4C824" w14:textId="0FAF5DF9" w:rsidR="00AC5ABB" w:rsidRPr="003C1008" w:rsidRDefault="00AC5ABB" w:rsidP="00AC5AB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2726C" w:rsidRPr="009657EA" w14:paraId="7A4B92A7" w14:textId="77777777" w:rsidTr="009A3BA6">
        <w:trPr>
          <w:trHeight w:val="288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110859" w14:textId="058711F6" w:rsidR="0082726C" w:rsidRDefault="0082726C" w:rsidP="00AC5ABB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Uzávěr</w:t>
            </w:r>
            <w:r w:rsidR="002F0D76">
              <w:rPr>
                <w:rFonts w:ascii="Arial" w:hAnsi="Arial" w:cs="Arial"/>
                <w:color w:val="000000"/>
                <w:sz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</w:rPr>
              <w:t>a zadního diferenciálu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A20DD" w14:textId="46E566DD" w:rsidR="0082726C" w:rsidRPr="00F42816" w:rsidRDefault="0082726C" w:rsidP="00AC5AB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4281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1DD3592" w14:textId="0CB17754" w:rsidR="002D6BF8" w:rsidRDefault="002D6BF8" w:rsidP="00365505">
      <w:pPr>
        <w:spacing w:after="0"/>
        <w:rPr>
          <w:rFonts w:ascii="Arial" w:hAnsi="Arial" w:cs="Arial"/>
          <w:b/>
          <w:bCs/>
          <w:sz w:val="20"/>
        </w:rPr>
      </w:pPr>
    </w:p>
    <w:sectPr w:rsidR="002D6BF8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514A1" w14:textId="77777777" w:rsidR="00493DAB" w:rsidRDefault="00493DAB">
      <w:pPr>
        <w:spacing w:after="0"/>
      </w:pPr>
      <w:r>
        <w:separator/>
      </w:r>
    </w:p>
  </w:endnote>
  <w:endnote w:type="continuationSeparator" w:id="0">
    <w:p w14:paraId="4AF0BE8A" w14:textId="77777777" w:rsidR="00493DAB" w:rsidRDefault="00493DAB">
      <w:pPr>
        <w:spacing w:after="0"/>
      </w:pPr>
      <w:r>
        <w:continuationSeparator/>
      </w:r>
    </w:p>
  </w:endnote>
  <w:endnote w:type="continuationNotice" w:id="1">
    <w:p w14:paraId="45A6FBC7" w14:textId="77777777" w:rsidR="00493DAB" w:rsidRDefault="00493DA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1DCE" w14:textId="2C037EB1" w:rsidR="000B0867" w:rsidRDefault="00756A00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0" allowOverlap="1" wp14:anchorId="29AF2ED8" wp14:editId="3E35AB90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7A5F50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 w:rsidR="000B0867">
      <w:t xml:space="preserve">-  </w:t>
    </w:r>
    <w:r w:rsidR="006B1A46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6B1A46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6B1A46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5E90" w14:textId="77777777" w:rsidR="000B0867" w:rsidRDefault="006B1A46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873A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4CD3" w14:textId="1617A609" w:rsidR="000B0867" w:rsidRDefault="00756A00">
    <w:pPr>
      <w:pStyle w:val="Zpa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 wp14:anchorId="40A4D522" wp14:editId="6955A7EA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A246A0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1DC2" w14:textId="77777777" w:rsidR="00493DAB" w:rsidRDefault="00493DAB">
      <w:pPr>
        <w:spacing w:after="0"/>
      </w:pPr>
      <w:r>
        <w:separator/>
      </w:r>
    </w:p>
  </w:footnote>
  <w:footnote w:type="continuationSeparator" w:id="0">
    <w:p w14:paraId="679D0B31" w14:textId="77777777" w:rsidR="00493DAB" w:rsidRDefault="00493DAB">
      <w:pPr>
        <w:spacing w:after="0"/>
      </w:pPr>
      <w:r>
        <w:continuationSeparator/>
      </w:r>
    </w:p>
  </w:footnote>
  <w:footnote w:type="continuationNotice" w:id="1">
    <w:p w14:paraId="750AA8C2" w14:textId="77777777" w:rsidR="00493DAB" w:rsidRDefault="00493DA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A864A3C" w14:textId="77777777">
      <w:trPr>
        <w:cantSplit/>
        <w:trHeight w:val="360"/>
      </w:trPr>
      <w:tc>
        <w:tcPr>
          <w:tcW w:w="1418" w:type="dxa"/>
        </w:tcPr>
        <w:p w14:paraId="6812A839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ECC7AA2" w14:textId="77777777" w:rsidR="000B0867" w:rsidRDefault="001B0A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A3B7E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7589703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1B0A14">
            <w:fldChar w:fldCharType="begin"/>
          </w:r>
          <w:r w:rsidR="001B0A14">
            <w:instrText xml:space="preserve"> DOCPROPERTY "Category"  \* MERGEFORMAT </w:instrText>
          </w:r>
          <w:r w:rsidR="001B0A14">
            <w:fldChar w:fldCharType="separate"/>
          </w:r>
          <w:r w:rsidR="009A3B7E">
            <w:rPr>
              <w:u w:val="single"/>
            </w:rPr>
            <w:t>srpen 2017</w:t>
          </w:r>
          <w:r w:rsidR="001B0A14">
            <w:rPr>
              <w:u w:val="single"/>
            </w:rPr>
            <w:fldChar w:fldCharType="end"/>
          </w:r>
          <w:r w:rsidR="001B0A14">
            <w:fldChar w:fldCharType="begin"/>
          </w:r>
          <w:r w:rsidR="001B0A14">
            <w:instrText xml:space="preserve"> KEYWORDS  \* MERGEFORMAT </w:instrText>
          </w:r>
          <w:r w:rsidR="001B0A14">
            <w:fldChar w:fldCharType="separate"/>
          </w:r>
          <w:r w:rsidR="009A3B7E">
            <w:t>červenec 2017</w:t>
          </w:r>
          <w:r w:rsidR="001B0A14">
            <w:fldChar w:fldCharType="end"/>
          </w:r>
        </w:p>
      </w:tc>
      <w:tc>
        <w:tcPr>
          <w:tcW w:w="1701" w:type="dxa"/>
        </w:tcPr>
        <w:p w14:paraId="34A2E63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867A08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3CDACEEB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C52E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09144AAF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6A81CE4C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0D438B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4D98"/>
    <w:rsid w:val="00006EE4"/>
    <w:rsid w:val="00007C3D"/>
    <w:rsid w:val="00014AEB"/>
    <w:rsid w:val="00014EB8"/>
    <w:rsid w:val="000175EA"/>
    <w:rsid w:val="00036C48"/>
    <w:rsid w:val="0005550C"/>
    <w:rsid w:val="00060842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2E57"/>
    <w:rsid w:val="000D3BAF"/>
    <w:rsid w:val="000E094F"/>
    <w:rsid w:val="000E10F0"/>
    <w:rsid w:val="000E4875"/>
    <w:rsid w:val="000E57D4"/>
    <w:rsid w:val="000E7DFB"/>
    <w:rsid w:val="000F00FE"/>
    <w:rsid w:val="00104490"/>
    <w:rsid w:val="00106F57"/>
    <w:rsid w:val="00107BD7"/>
    <w:rsid w:val="001139E8"/>
    <w:rsid w:val="00117DF8"/>
    <w:rsid w:val="00117FE6"/>
    <w:rsid w:val="00122295"/>
    <w:rsid w:val="00124F44"/>
    <w:rsid w:val="0012591F"/>
    <w:rsid w:val="0013123E"/>
    <w:rsid w:val="001402BE"/>
    <w:rsid w:val="00142D4E"/>
    <w:rsid w:val="00154C52"/>
    <w:rsid w:val="001635F3"/>
    <w:rsid w:val="00163C32"/>
    <w:rsid w:val="00164143"/>
    <w:rsid w:val="00167E08"/>
    <w:rsid w:val="0017131E"/>
    <w:rsid w:val="00177614"/>
    <w:rsid w:val="0018023C"/>
    <w:rsid w:val="0019025B"/>
    <w:rsid w:val="00193866"/>
    <w:rsid w:val="001962D8"/>
    <w:rsid w:val="00197E66"/>
    <w:rsid w:val="001A11F8"/>
    <w:rsid w:val="001A197D"/>
    <w:rsid w:val="001A285B"/>
    <w:rsid w:val="001A4DB0"/>
    <w:rsid w:val="001B0A14"/>
    <w:rsid w:val="001B7025"/>
    <w:rsid w:val="001C1510"/>
    <w:rsid w:val="001C4923"/>
    <w:rsid w:val="001C782D"/>
    <w:rsid w:val="001D0AD0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464E"/>
    <w:rsid w:val="002B55F4"/>
    <w:rsid w:val="002B6D67"/>
    <w:rsid w:val="002C06F2"/>
    <w:rsid w:val="002C1149"/>
    <w:rsid w:val="002C4242"/>
    <w:rsid w:val="002C5251"/>
    <w:rsid w:val="002D6BF8"/>
    <w:rsid w:val="002F0D76"/>
    <w:rsid w:val="002F4289"/>
    <w:rsid w:val="003044CC"/>
    <w:rsid w:val="003053C0"/>
    <w:rsid w:val="00306524"/>
    <w:rsid w:val="00306747"/>
    <w:rsid w:val="00312371"/>
    <w:rsid w:val="00312B18"/>
    <w:rsid w:val="003131DC"/>
    <w:rsid w:val="00313DCA"/>
    <w:rsid w:val="00315350"/>
    <w:rsid w:val="00316698"/>
    <w:rsid w:val="0031674E"/>
    <w:rsid w:val="0032280B"/>
    <w:rsid w:val="00324B33"/>
    <w:rsid w:val="003325CC"/>
    <w:rsid w:val="00332663"/>
    <w:rsid w:val="00333CE6"/>
    <w:rsid w:val="00341046"/>
    <w:rsid w:val="00342857"/>
    <w:rsid w:val="00347934"/>
    <w:rsid w:val="0036067C"/>
    <w:rsid w:val="00362E82"/>
    <w:rsid w:val="00364915"/>
    <w:rsid w:val="00365505"/>
    <w:rsid w:val="00367BF4"/>
    <w:rsid w:val="00375CD0"/>
    <w:rsid w:val="00375F95"/>
    <w:rsid w:val="00380B49"/>
    <w:rsid w:val="003827FC"/>
    <w:rsid w:val="00393C2C"/>
    <w:rsid w:val="003A73C9"/>
    <w:rsid w:val="003A74C0"/>
    <w:rsid w:val="003B7AF8"/>
    <w:rsid w:val="003C15C5"/>
    <w:rsid w:val="003C4DBD"/>
    <w:rsid w:val="003C5776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26E50"/>
    <w:rsid w:val="00433E0E"/>
    <w:rsid w:val="004543CB"/>
    <w:rsid w:val="0046006A"/>
    <w:rsid w:val="00461C01"/>
    <w:rsid w:val="00462127"/>
    <w:rsid w:val="0046364B"/>
    <w:rsid w:val="00465235"/>
    <w:rsid w:val="00471548"/>
    <w:rsid w:val="00477CF2"/>
    <w:rsid w:val="004827E4"/>
    <w:rsid w:val="00484DE0"/>
    <w:rsid w:val="00492505"/>
    <w:rsid w:val="00492F50"/>
    <w:rsid w:val="00493DAB"/>
    <w:rsid w:val="00497E5D"/>
    <w:rsid w:val="004A3A3B"/>
    <w:rsid w:val="004B18AD"/>
    <w:rsid w:val="004B6705"/>
    <w:rsid w:val="004C4F45"/>
    <w:rsid w:val="004D465C"/>
    <w:rsid w:val="004D4674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2B06"/>
    <w:rsid w:val="00586BE9"/>
    <w:rsid w:val="00595D11"/>
    <w:rsid w:val="005962EE"/>
    <w:rsid w:val="005A1AA0"/>
    <w:rsid w:val="005C20CD"/>
    <w:rsid w:val="005C3F9E"/>
    <w:rsid w:val="005C4112"/>
    <w:rsid w:val="005E3B4F"/>
    <w:rsid w:val="005E6FEF"/>
    <w:rsid w:val="005F0AB7"/>
    <w:rsid w:val="005F50E0"/>
    <w:rsid w:val="00600384"/>
    <w:rsid w:val="00610538"/>
    <w:rsid w:val="00610E9C"/>
    <w:rsid w:val="00611308"/>
    <w:rsid w:val="0061248E"/>
    <w:rsid w:val="0062314C"/>
    <w:rsid w:val="00642AF3"/>
    <w:rsid w:val="006563B9"/>
    <w:rsid w:val="00660007"/>
    <w:rsid w:val="00673AE4"/>
    <w:rsid w:val="00674BA5"/>
    <w:rsid w:val="00674E39"/>
    <w:rsid w:val="006752D2"/>
    <w:rsid w:val="00677FB7"/>
    <w:rsid w:val="00683408"/>
    <w:rsid w:val="00693810"/>
    <w:rsid w:val="00696CBC"/>
    <w:rsid w:val="006A6361"/>
    <w:rsid w:val="006B1A46"/>
    <w:rsid w:val="006B5EDE"/>
    <w:rsid w:val="006B6AD6"/>
    <w:rsid w:val="006C4298"/>
    <w:rsid w:val="006E099A"/>
    <w:rsid w:val="006E2661"/>
    <w:rsid w:val="006E44F0"/>
    <w:rsid w:val="006E691A"/>
    <w:rsid w:val="006F1014"/>
    <w:rsid w:val="006F3CC9"/>
    <w:rsid w:val="00701B06"/>
    <w:rsid w:val="00723992"/>
    <w:rsid w:val="00723BC4"/>
    <w:rsid w:val="00731375"/>
    <w:rsid w:val="007332D0"/>
    <w:rsid w:val="0073672D"/>
    <w:rsid w:val="00737F3F"/>
    <w:rsid w:val="00740FE5"/>
    <w:rsid w:val="00741FC3"/>
    <w:rsid w:val="007469BB"/>
    <w:rsid w:val="007473A3"/>
    <w:rsid w:val="00747AB8"/>
    <w:rsid w:val="007515B1"/>
    <w:rsid w:val="0075268F"/>
    <w:rsid w:val="007535C5"/>
    <w:rsid w:val="00753E00"/>
    <w:rsid w:val="00754F35"/>
    <w:rsid w:val="00756A00"/>
    <w:rsid w:val="00771D90"/>
    <w:rsid w:val="00773A18"/>
    <w:rsid w:val="007908D8"/>
    <w:rsid w:val="0079790A"/>
    <w:rsid w:val="007B6052"/>
    <w:rsid w:val="007C0046"/>
    <w:rsid w:val="007D257B"/>
    <w:rsid w:val="007D4FC6"/>
    <w:rsid w:val="007D7991"/>
    <w:rsid w:val="007F1354"/>
    <w:rsid w:val="007F14CC"/>
    <w:rsid w:val="007F3E56"/>
    <w:rsid w:val="007F6D43"/>
    <w:rsid w:val="0081196A"/>
    <w:rsid w:val="0081710A"/>
    <w:rsid w:val="00817557"/>
    <w:rsid w:val="0082726C"/>
    <w:rsid w:val="008317B0"/>
    <w:rsid w:val="00833588"/>
    <w:rsid w:val="008342F1"/>
    <w:rsid w:val="00835315"/>
    <w:rsid w:val="008368E1"/>
    <w:rsid w:val="00855DD6"/>
    <w:rsid w:val="0086298E"/>
    <w:rsid w:val="00864C15"/>
    <w:rsid w:val="0086622B"/>
    <w:rsid w:val="00867CDD"/>
    <w:rsid w:val="00870D58"/>
    <w:rsid w:val="008719A8"/>
    <w:rsid w:val="008735F4"/>
    <w:rsid w:val="00873942"/>
    <w:rsid w:val="008777D2"/>
    <w:rsid w:val="00894365"/>
    <w:rsid w:val="0089755A"/>
    <w:rsid w:val="008A0003"/>
    <w:rsid w:val="008B5EB1"/>
    <w:rsid w:val="008D0485"/>
    <w:rsid w:val="008D1470"/>
    <w:rsid w:val="008D2DAC"/>
    <w:rsid w:val="008D355A"/>
    <w:rsid w:val="008D363C"/>
    <w:rsid w:val="008D3C63"/>
    <w:rsid w:val="008E3046"/>
    <w:rsid w:val="008E4CFF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51531"/>
    <w:rsid w:val="00951F8E"/>
    <w:rsid w:val="00957712"/>
    <w:rsid w:val="00964BFE"/>
    <w:rsid w:val="009657EA"/>
    <w:rsid w:val="00965C97"/>
    <w:rsid w:val="00966849"/>
    <w:rsid w:val="00966DCB"/>
    <w:rsid w:val="00971DE8"/>
    <w:rsid w:val="009807DF"/>
    <w:rsid w:val="00980D57"/>
    <w:rsid w:val="00983937"/>
    <w:rsid w:val="00994DAE"/>
    <w:rsid w:val="009A01AA"/>
    <w:rsid w:val="009A19BB"/>
    <w:rsid w:val="009A1A82"/>
    <w:rsid w:val="009A3B7E"/>
    <w:rsid w:val="009A3BA6"/>
    <w:rsid w:val="009C3144"/>
    <w:rsid w:val="009C5920"/>
    <w:rsid w:val="009D0B86"/>
    <w:rsid w:val="009D1AD8"/>
    <w:rsid w:val="009D3A26"/>
    <w:rsid w:val="009E0003"/>
    <w:rsid w:val="009E2E03"/>
    <w:rsid w:val="009E3FA2"/>
    <w:rsid w:val="009F08D5"/>
    <w:rsid w:val="009F18F9"/>
    <w:rsid w:val="009F42D4"/>
    <w:rsid w:val="009F4646"/>
    <w:rsid w:val="00A05066"/>
    <w:rsid w:val="00A101C3"/>
    <w:rsid w:val="00A1036E"/>
    <w:rsid w:val="00A14CED"/>
    <w:rsid w:val="00A170B7"/>
    <w:rsid w:val="00A2117A"/>
    <w:rsid w:val="00A27286"/>
    <w:rsid w:val="00A51CF4"/>
    <w:rsid w:val="00A60117"/>
    <w:rsid w:val="00A61A0D"/>
    <w:rsid w:val="00A63445"/>
    <w:rsid w:val="00A678C6"/>
    <w:rsid w:val="00A713B8"/>
    <w:rsid w:val="00A84A29"/>
    <w:rsid w:val="00A873A5"/>
    <w:rsid w:val="00A91851"/>
    <w:rsid w:val="00A95710"/>
    <w:rsid w:val="00A9618D"/>
    <w:rsid w:val="00A96521"/>
    <w:rsid w:val="00A96F4C"/>
    <w:rsid w:val="00A96F9A"/>
    <w:rsid w:val="00AA2707"/>
    <w:rsid w:val="00AA7636"/>
    <w:rsid w:val="00AB6190"/>
    <w:rsid w:val="00AC5ABB"/>
    <w:rsid w:val="00AD0C0C"/>
    <w:rsid w:val="00AD3540"/>
    <w:rsid w:val="00AD5669"/>
    <w:rsid w:val="00AD7A4C"/>
    <w:rsid w:val="00AE390D"/>
    <w:rsid w:val="00AE7BE5"/>
    <w:rsid w:val="00AF2E8D"/>
    <w:rsid w:val="00AF3885"/>
    <w:rsid w:val="00AF4DB4"/>
    <w:rsid w:val="00B00CF1"/>
    <w:rsid w:val="00B01A5E"/>
    <w:rsid w:val="00B10DB0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53581"/>
    <w:rsid w:val="00B67C76"/>
    <w:rsid w:val="00B72AC9"/>
    <w:rsid w:val="00B87C4E"/>
    <w:rsid w:val="00B90D32"/>
    <w:rsid w:val="00B922A1"/>
    <w:rsid w:val="00B93A77"/>
    <w:rsid w:val="00B965F6"/>
    <w:rsid w:val="00BA4CBE"/>
    <w:rsid w:val="00BA5A3D"/>
    <w:rsid w:val="00BB20EA"/>
    <w:rsid w:val="00BD2CF9"/>
    <w:rsid w:val="00BE24CD"/>
    <w:rsid w:val="00BF5752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424A"/>
    <w:rsid w:val="00C97FC3"/>
    <w:rsid w:val="00CC07CF"/>
    <w:rsid w:val="00CC4C06"/>
    <w:rsid w:val="00CC7843"/>
    <w:rsid w:val="00CD057E"/>
    <w:rsid w:val="00CD2B49"/>
    <w:rsid w:val="00CE0B8F"/>
    <w:rsid w:val="00CE2EEB"/>
    <w:rsid w:val="00CE4666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832E9"/>
    <w:rsid w:val="00D84A84"/>
    <w:rsid w:val="00D93A7D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13E75"/>
    <w:rsid w:val="00E3167D"/>
    <w:rsid w:val="00E4346A"/>
    <w:rsid w:val="00E46B76"/>
    <w:rsid w:val="00E46D29"/>
    <w:rsid w:val="00E47FED"/>
    <w:rsid w:val="00E52190"/>
    <w:rsid w:val="00E62C09"/>
    <w:rsid w:val="00E6533F"/>
    <w:rsid w:val="00E66A21"/>
    <w:rsid w:val="00E73648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476E0"/>
    <w:rsid w:val="00F707BE"/>
    <w:rsid w:val="00F7626C"/>
    <w:rsid w:val="00F76DCC"/>
    <w:rsid w:val="00F80729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CA00A3"/>
  <w15:docId w15:val="{3A0EBE9D-8304-4CD4-91CB-2BAF875C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  <w:style w:type="paragraph" w:styleId="Normlnweb">
    <w:name w:val="Normal (Web)"/>
    <w:basedOn w:val="Normln"/>
    <w:uiPriority w:val="99"/>
    <w:unhideWhenUsed/>
    <w:rsid w:val="00342857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ECAA-9F87-44AB-8131-4C4B971D8D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34</TotalTime>
  <Pages>3</Pages>
  <Words>601</Words>
  <Characters>3872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50</cp:revision>
  <cp:lastPrinted>2018-05-22T12:04:00Z</cp:lastPrinted>
  <dcterms:created xsi:type="dcterms:W3CDTF">2022-05-06T09:11:00Z</dcterms:created>
  <dcterms:modified xsi:type="dcterms:W3CDTF">2022-12-12T12:55:00Z</dcterms:modified>
  <cp:category>srpen 2017</cp:category>
</cp:coreProperties>
</file>